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5CF53C" w14:textId="2FB752BD" w:rsidR="0099751F" w:rsidRDefault="00EE6F35" w:rsidP="00D82608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/>
          <w:noProof/>
          <w:sz w:val="36"/>
          <w:szCs w:val="36"/>
        </w:rPr>
        <w:drawing>
          <wp:inline distT="0" distB="0" distL="0" distR="0" wp14:anchorId="5DF4A306" wp14:editId="2C5ABAA7">
            <wp:extent cx="2742565" cy="447675"/>
            <wp:effectExtent l="0" t="0" r="63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565" cy="447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59C632" w14:textId="1490C2CD" w:rsidR="00D82608" w:rsidRPr="009568DA" w:rsidRDefault="00D82608" w:rsidP="00D82608">
      <w:pPr>
        <w:jc w:val="center"/>
        <w:rPr>
          <w:rFonts w:ascii="黑体" w:eastAsia="黑体"/>
          <w:sz w:val="44"/>
          <w:szCs w:val="44"/>
        </w:rPr>
      </w:pPr>
      <w:r w:rsidRPr="009568DA">
        <w:rPr>
          <w:rFonts w:ascii="黑体" w:eastAsia="黑体" w:hint="eastAsia"/>
          <w:sz w:val="44"/>
          <w:szCs w:val="44"/>
        </w:rPr>
        <w:t>大学生创新</w:t>
      </w:r>
      <w:r w:rsidR="00071980">
        <w:rPr>
          <w:rFonts w:ascii="黑体" w:eastAsia="黑体" w:hint="eastAsia"/>
          <w:sz w:val="44"/>
          <w:szCs w:val="44"/>
        </w:rPr>
        <w:t>创业</w:t>
      </w:r>
      <w:r w:rsidRPr="009568DA">
        <w:rPr>
          <w:rFonts w:ascii="黑体" w:eastAsia="黑体" w:hint="eastAsia"/>
          <w:sz w:val="44"/>
          <w:szCs w:val="44"/>
        </w:rPr>
        <w:t>训练</w:t>
      </w:r>
      <w:r w:rsidR="00071980">
        <w:rPr>
          <w:rFonts w:ascii="黑体" w:eastAsia="黑体" w:hint="eastAsia"/>
          <w:sz w:val="44"/>
          <w:szCs w:val="44"/>
        </w:rPr>
        <w:t>计划</w:t>
      </w:r>
      <w:r w:rsidRPr="009568DA">
        <w:rPr>
          <w:rFonts w:ascii="黑体" w:eastAsia="黑体" w:hint="eastAsia"/>
          <w:sz w:val="44"/>
          <w:szCs w:val="44"/>
        </w:rPr>
        <w:t>项目结题</w:t>
      </w:r>
      <w:commentRangeStart w:id="0"/>
      <w:r w:rsidRPr="009568DA">
        <w:rPr>
          <w:rFonts w:ascii="黑体" w:eastAsia="黑体" w:hint="eastAsia"/>
          <w:sz w:val="44"/>
          <w:szCs w:val="44"/>
        </w:rPr>
        <w:t>报告</w:t>
      </w:r>
      <w:r w:rsidR="009C528D">
        <w:rPr>
          <w:rFonts w:ascii="黑体" w:eastAsia="黑体" w:hint="eastAsia"/>
          <w:sz w:val="44"/>
          <w:szCs w:val="44"/>
        </w:rPr>
        <w:t>书</w:t>
      </w:r>
      <w:commentRangeEnd w:id="0"/>
      <w:r w:rsidR="009E38B8">
        <w:rPr>
          <w:rStyle w:val="ac"/>
        </w:rPr>
        <w:commentReference w:id="0"/>
      </w:r>
    </w:p>
    <w:p w14:paraId="68154241" w14:textId="1DFA9C52" w:rsidR="00D82608" w:rsidRDefault="00D82608" w:rsidP="00D82608">
      <w:pPr>
        <w:jc w:val="center"/>
        <w:rPr>
          <w:rFonts w:ascii="黑体" w:eastAsia="黑体"/>
          <w:sz w:val="44"/>
          <w:szCs w:val="44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951"/>
        <w:gridCol w:w="5541"/>
      </w:tblGrid>
      <w:tr w:rsidR="00D82608" w:rsidRPr="00EE6F35" w14:paraId="5F2A93FC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38554" w14:textId="5C7897EB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项目名称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7EE52C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0C1A39A7" w14:textId="77777777" w:rsidTr="00F356D2">
        <w:trPr>
          <w:trHeight w:val="1124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C23ED" w14:textId="19690790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项目编号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587B4530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28271079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26EC4" w14:textId="6D53D615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项目负责人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750050C2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4E02B7E0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FBE4E" w14:textId="4448DB5D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专业班级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5A24BA0F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421F061C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4F1D4" w14:textId="719E2B3E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学院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2ACE299C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3051FC6C" w14:textId="77777777" w:rsidTr="00F356D2">
        <w:trPr>
          <w:trHeight w:val="1124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A421B" w14:textId="3B1FB236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执行年限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4506C8CB" w14:textId="6FE6396A" w:rsidR="00D82608" w:rsidRPr="00EE6F35" w:rsidRDefault="00AC0CFA" w:rsidP="00AC0CFA">
            <w:pPr>
              <w:jc w:val="center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asciiTheme="minorEastAsia" w:hAnsiTheme="minorEastAsia" w:hint="eastAsia"/>
                <w:sz w:val="30"/>
                <w:szCs w:val="30"/>
              </w:rPr>
              <w:t>一年</w:t>
            </w:r>
          </w:p>
        </w:tc>
      </w:tr>
      <w:tr w:rsidR="00D82608" w:rsidRPr="00EE6F35" w14:paraId="310C17AE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D8B8E" w14:textId="4A0483A1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 xml:space="preserve">电 </w:t>
            </w:r>
            <w:r w:rsidRPr="00EE6F35">
              <w:rPr>
                <w:rFonts w:asciiTheme="minorEastAsia" w:hAnsiTheme="minorEastAsia"/>
                <w:sz w:val="30"/>
                <w:szCs w:val="30"/>
              </w:rPr>
              <w:t xml:space="preserve"> </w:t>
            </w: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话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3DEFBC00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1DD7BA7B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53339" w14:textId="2A3A924E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E-mail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54BAD059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290BBABE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28D1F" w14:textId="240B7382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填表日期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0F8CD673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</w:tbl>
    <w:p w14:paraId="085DF4F0" w14:textId="77777777" w:rsidR="00795EF9" w:rsidRDefault="00795EF9" w:rsidP="00D82608">
      <w:pPr>
        <w:rPr>
          <w:rFonts w:ascii="宋体" w:hAnsi="宋体"/>
          <w:sz w:val="30"/>
          <w:szCs w:val="30"/>
        </w:rPr>
      </w:pPr>
    </w:p>
    <w:p w14:paraId="6BC1BADC" w14:textId="77777777" w:rsidR="00EE6F35" w:rsidRDefault="00EE6F35" w:rsidP="00EE6F35">
      <w:pPr>
        <w:spacing w:line="360" w:lineRule="auto"/>
        <w:jc w:val="center"/>
        <w:rPr>
          <w:rFonts w:ascii="黑体" w:eastAsia="黑体" w:hAnsi="宋体"/>
          <w:sz w:val="32"/>
          <w:szCs w:val="32"/>
        </w:rPr>
      </w:pPr>
      <w:r w:rsidRPr="00EE6F35">
        <w:rPr>
          <w:rFonts w:ascii="黑体" w:eastAsia="黑体" w:hAnsi="宋体" w:hint="eastAsia"/>
          <w:sz w:val="32"/>
          <w:szCs w:val="32"/>
        </w:rPr>
        <w:t>西北农林科技大学教务处制</w:t>
      </w:r>
    </w:p>
    <w:p w14:paraId="7A7345A0" w14:textId="79BD3C5D" w:rsidR="00BF487F" w:rsidRDefault="00BF487F" w:rsidP="00D82608">
      <w:pPr>
        <w:spacing w:line="360" w:lineRule="auto"/>
        <w:rPr>
          <w:rFonts w:ascii="华文仿宋" w:eastAsia="华文仿宋" w:hAnsi="华文仿宋"/>
          <w:szCs w:val="28"/>
        </w:rPr>
      </w:pPr>
      <w:r>
        <w:rPr>
          <w:rFonts w:ascii="华文仿宋" w:eastAsia="华文仿宋" w:hAnsi="华文仿宋"/>
          <w:szCs w:val="28"/>
        </w:rPr>
        <w:br w:type="page"/>
      </w:r>
    </w:p>
    <w:p w14:paraId="33430D5A" w14:textId="77777777" w:rsidR="00D82608" w:rsidRDefault="00D82608" w:rsidP="00D82608">
      <w:pPr>
        <w:numPr>
          <w:ilvl w:val="1"/>
          <w:numId w:val="1"/>
        </w:numPr>
        <w:tabs>
          <w:tab w:val="left" w:pos="720"/>
        </w:tabs>
        <w:spacing w:line="360" w:lineRule="auto"/>
        <w:ind w:left="0" w:firstLine="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基本情况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7"/>
        <w:gridCol w:w="673"/>
        <w:gridCol w:w="1067"/>
        <w:gridCol w:w="1453"/>
        <w:gridCol w:w="1620"/>
        <w:gridCol w:w="1260"/>
        <w:gridCol w:w="1620"/>
      </w:tblGrid>
      <w:tr w:rsidR="00D82608" w14:paraId="332B5D7F" w14:textId="77777777" w:rsidTr="00864E3F">
        <w:trPr>
          <w:trHeight w:val="604"/>
        </w:trPr>
        <w:tc>
          <w:tcPr>
            <w:tcW w:w="1260" w:type="dxa"/>
            <w:gridSpan w:val="2"/>
            <w:vAlign w:val="center"/>
          </w:tcPr>
          <w:p w14:paraId="2E6403D9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项目名称</w:t>
            </w:r>
          </w:p>
        </w:tc>
        <w:tc>
          <w:tcPr>
            <w:tcW w:w="7020" w:type="dxa"/>
            <w:gridSpan w:val="5"/>
          </w:tcPr>
          <w:p w14:paraId="4DF4609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  <w:tr w:rsidR="00D82608" w14:paraId="00E35AA5" w14:textId="77777777" w:rsidTr="00864E3F">
        <w:trPr>
          <w:trHeight w:val="442"/>
        </w:trPr>
        <w:tc>
          <w:tcPr>
            <w:tcW w:w="1260" w:type="dxa"/>
            <w:gridSpan w:val="2"/>
            <w:vAlign w:val="center"/>
          </w:tcPr>
          <w:p w14:paraId="21AEB1A6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成果形式</w:t>
            </w:r>
          </w:p>
        </w:tc>
        <w:tc>
          <w:tcPr>
            <w:tcW w:w="2520" w:type="dxa"/>
            <w:gridSpan w:val="2"/>
            <w:vAlign w:val="center"/>
          </w:tcPr>
          <w:p w14:paraId="45E1DEFB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05342D70" w14:textId="77777777" w:rsidR="00D82608" w:rsidRDefault="00D82608" w:rsidP="00F7175C">
            <w:pPr>
              <w:jc w:val="center"/>
              <w:rPr>
                <w:rFonts w:ascii="仿宋_GB2312"/>
                <w:sz w:val="24"/>
              </w:rPr>
            </w:pPr>
            <w:commentRangeStart w:id="1"/>
            <w:r>
              <w:rPr>
                <w:rFonts w:ascii="仿宋_GB2312" w:hint="eastAsia"/>
                <w:sz w:val="24"/>
              </w:rPr>
              <w:t>立项时间</w:t>
            </w:r>
          </w:p>
        </w:tc>
        <w:tc>
          <w:tcPr>
            <w:tcW w:w="2880" w:type="dxa"/>
            <w:gridSpan w:val="2"/>
            <w:vAlign w:val="center"/>
          </w:tcPr>
          <w:p w14:paraId="3DBFC488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</w:t>
            </w: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日</w:t>
            </w:r>
            <w:commentRangeEnd w:id="1"/>
            <w:r w:rsidR="00F547C0">
              <w:rPr>
                <w:rStyle w:val="ac"/>
              </w:rPr>
              <w:commentReference w:id="1"/>
            </w:r>
          </w:p>
        </w:tc>
      </w:tr>
      <w:tr w:rsidR="00D82608" w14:paraId="2ACE4536" w14:textId="77777777" w:rsidTr="00864E3F">
        <w:trPr>
          <w:trHeight w:val="591"/>
        </w:trPr>
        <w:tc>
          <w:tcPr>
            <w:tcW w:w="1260" w:type="dxa"/>
            <w:gridSpan w:val="2"/>
            <w:vAlign w:val="center"/>
          </w:tcPr>
          <w:p w14:paraId="2D191920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完成时间</w:t>
            </w:r>
          </w:p>
        </w:tc>
        <w:tc>
          <w:tcPr>
            <w:tcW w:w="2520" w:type="dxa"/>
            <w:gridSpan w:val="2"/>
            <w:vAlign w:val="center"/>
          </w:tcPr>
          <w:p w14:paraId="36E5A869" w14:textId="7A4FC977" w:rsidR="00D82608" w:rsidRDefault="00D82608" w:rsidP="00864E3F">
            <w:pPr>
              <w:ind w:firstLineChars="300" w:firstLine="72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</w:t>
            </w:r>
            <w:r w:rsidR="00D12015">
              <w:rPr>
                <w:rFonts w:ascii="仿宋_GB2312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  <w:tc>
          <w:tcPr>
            <w:tcW w:w="1620" w:type="dxa"/>
            <w:vAlign w:val="center"/>
          </w:tcPr>
          <w:p w14:paraId="237A8393" w14:textId="1ABA9F25" w:rsidR="00D82608" w:rsidRDefault="007B6865" w:rsidP="00F7175C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验收</w:t>
            </w:r>
            <w:r w:rsidR="00D82608">
              <w:rPr>
                <w:rFonts w:ascii="仿宋_GB2312" w:hint="eastAsia"/>
                <w:sz w:val="24"/>
              </w:rPr>
              <w:t>时间</w:t>
            </w:r>
          </w:p>
        </w:tc>
        <w:tc>
          <w:tcPr>
            <w:tcW w:w="2880" w:type="dxa"/>
            <w:gridSpan w:val="2"/>
            <w:vAlign w:val="center"/>
          </w:tcPr>
          <w:p w14:paraId="2E165BD8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</w:t>
            </w: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  <w:tr w:rsidR="00D82608" w14:paraId="5912E252" w14:textId="77777777" w:rsidTr="00864E3F">
        <w:trPr>
          <w:cantSplit/>
          <w:trHeight w:val="916"/>
        </w:trPr>
        <w:tc>
          <w:tcPr>
            <w:tcW w:w="587" w:type="dxa"/>
            <w:vMerge w:val="restart"/>
            <w:vAlign w:val="center"/>
          </w:tcPr>
          <w:p w14:paraId="4641F6FE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项</w:t>
            </w:r>
          </w:p>
          <w:p w14:paraId="6BAD47F6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目</w:t>
            </w:r>
          </w:p>
          <w:p w14:paraId="71AE9277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主</w:t>
            </w:r>
          </w:p>
          <w:p w14:paraId="5135C0DC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要</w:t>
            </w:r>
          </w:p>
          <w:p w14:paraId="1634ABD7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proofErr w:type="gramStart"/>
            <w:r>
              <w:rPr>
                <w:rFonts w:ascii="仿宋_GB2312" w:hint="eastAsia"/>
                <w:sz w:val="24"/>
              </w:rPr>
              <w:t>研</w:t>
            </w:r>
            <w:proofErr w:type="gramEnd"/>
          </w:p>
          <w:p w14:paraId="7DB10A81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究</w:t>
            </w:r>
          </w:p>
          <w:p w14:paraId="0BECE7EF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人</w:t>
            </w:r>
          </w:p>
          <w:p w14:paraId="1A8A730D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员</w:t>
            </w:r>
          </w:p>
        </w:tc>
        <w:tc>
          <w:tcPr>
            <w:tcW w:w="673" w:type="dxa"/>
            <w:vAlign w:val="center"/>
          </w:tcPr>
          <w:p w14:paraId="4C6C682E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序号</w:t>
            </w:r>
          </w:p>
        </w:tc>
        <w:tc>
          <w:tcPr>
            <w:tcW w:w="1067" w:type="dxa"/>
            <w:vAlign w:val="center"/>
          </w:tcPr>
          <w:p w14:paraId="75E577DC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1453" w:type="dxa"/>
            <w:vAlign w:val="center"/>
          </w:tcPr>
          <w:p w14:paraId="7F343A3D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学号</w:t>
            </w:r>
          </w:p>
        </w:tc>
        <w:tc>
          <w:tcPr>
            <w:tcW w:w="1620" w:type="dxa"/>
            <w:vAlign w:val="center"/>
          </w:tcPr>
          <w:p w14:paraId="11AB382A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专业班级</w:t>
            </w:r>
          </w:p>
        </w:tc>
        <w:tc>
          <w:tcPr>
            <w:tcW w:w="1260" w:type="dxa"/>
            <w:vAlign w:val="center"/>
          </w:tcPr>
          <w:p w14:paraId="70965C6D" w14:textId="77777777" w:rsidR="00D82608" w:rsidRDefault="00D82608" w:rsidP="00864E3F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所在学院</w:t>
            </w:r>
          </w:p>
        </w:tc>
        <w:tc>
          <w:tcPr>
            <w:tcW w:w="1620" w:type="dxa"/>
            <w:vAlign w:val="center"/>
          </w:tcPr>
          <w:p w14:paraId="5364B224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项目分工</w:t>
            </w:r>
          </w:p>
        </w:tc>
      </w:tr>
      <w:tr w:rsidR="00D82608" w14:paraId="76398A01" w14:textId="77777777" w:rsidTr="00864E3F">
        <w:trPr>
          <w:cantSplit/>
          <w:trHeight w:val="427"/>
        </w:trPr>
        <w:tc>
          <w:tcPr>
            <w:tcW w:w="587" w:type="dxa"/>
            <w:vMerge/>
          </w:tcPr>
          <w:p w14:paraId="44815C6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673" w:type="dxa"/>
          </w:tcPr>
          <w:p w14:paraId="31C38602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1</w:t>
            </w:r>
          </w:p>
        </w:tc>
        <w:tc>
          <w:tcPr>
            <w:tcW w:w="1067" w:type="dxa"/>
          </w:tcPr>
          <w:p w14:paraId="34F8CE5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453" w:type="dxa"/>
          </w:tcPr>
          <w:p w14:paraId="4810FB1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4E7D2AC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260" w:type="dxa"/>
          </w:tcPr>
          <w:p w14:paraId="32DFA99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497A5C7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  <w:tr w:rsidR="00D82608" w14:paraId="1E518255" w14:textId="77777777" w:rsidTr="00864E3F">
        <w:trPr>
          <w:cantSplit/>
          <w:trHeight w:val="460"/>
        </w:trPr>
        <w:tc>
          <w:tcPr>
            <w:tcW w:w="587" w:type="dxa"/>
            <w:vMerge/>
          </w:tcPr>
          <w:p w14:paraId="18704D9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673" w:type="dxa"/>
          </w:tcPr>
          <w:p w14:paraId="275D4BD6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2</w:t>
            </w:r>
          </w:p>
        </w:tc>
        <w:tc>
          <w:tcPr>
            <w:tcW w:w="1067" w:type="dxa"/>
          </w:tcPr>
          <w:p w14:paraId="41330A2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453" w:type="dxa"/>
          </w:tcPr>
          <w:p w14:paraId="5E18BFC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7682E234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260" w:type="dxa"/>
          </w:tcPr>
          <w:p w14:paraId="162CD0B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504FBEA4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  <w:tr w:rsidR="00D82608" w14:paraId="2C56AE61" w14:textId="77777777" w:rsidTr="00864E3F">
        <w:trPr>
          <w:cantSplit/>
          <w:trHeight w:val="439"/>
        </w:trPr>
        <w:tc>
          <w:tcPr>
            <w:tcW w:w="587" w:type="dxa"/>
            <w:vMerge/>
          </w:tcPr>
          <w:p w14:paraId="3801A7C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673" w:type="dxa"/>
          </w:tcPr>
          <w:p w14:paraId="328F7B21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3</w:t>
            </w:r>
          </w:p>
        </w:tc>
        <w:tc>
          <w:tcPr>
            <w:tcW w:w="1067" w:type="dxa"/>
          </w:tcPr>
          <w:p w14:paraId="45736D0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453" w:type="dxa"/>
          </w:tcPr>
          <w:p w14:paraId="782B007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24BE657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260" w:type="dxa"/>
          </w:tcPr>
          <w:p w14:paraId="37469C8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2AEEF5C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  <w:tr w:rsidR="00D82608" w14:paraId="64D629F8" w14:textId="77777777" w:rsidTr="00864E3F">
        <w:trPr>
          <w:cantSplit/>
          <w:trHeight w:val="459"/>
        </w:trPr>
        <w:tc>
          <w:tcPr>
            <w:tcW w:w="587" w:type="dxa"/>
            <w:vMerge/>
          </w:tcPr>
          <w:p w14:paraId="146C7AB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673" w:type="dxa"/>
          </w:tcPr>
          <w:p w14:paraId="20AD3A51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4</w:t>
            </w:r>
          </w:p>
        </w:tc>
        <w:tc>
          <w:tcPr>
            <w:tcW w:w="1067" w:type="dxa"/>
          </w:tcPr>
          <w:p w14:paraId="30A2FBD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453" w:type="dxa"/>
          </w:tcPr>
          <w:p w14:paraId="77A4F6D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0E9F9B96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260" w:type="dxa"/>
          </w:tcPr>
          <w:p w14:paraId="1C208390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2663FC6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  <w:tr w:rsidR="00D82608" w14:paraId="317C8D19" w14:textId="77777777" w:rsidTr="00864E3F">
        <w:trPr>
          <w:cantSplit/>
          <w:trHeight w:val="465"/>
        </w:trPr>
        <w:tc>
          <w:tcPr>
            <w:tcW w:w="587" w:type="dxa"/>
            <w:vMerge/>
          </w:tcPr>
          <w:p w14:paraId="0714FE4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673" w:type="dxa"/>
          </w:tcPr>
          <w:p w14:paraId="4B6C25A3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5</w:t>
            </w:r>
          </w:p>
        </w:tc>
        <w:tc>
          <w:tcPr>
            <w:tcW w:w="1067" w:type="dxa"/>
          </w:tcPr>
          <w:p w14:paraId="0EECC65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453" w:type="dxa"/>
          </w:tcPr>
          <w:p w14:paraId="2C82CA0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308E66F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260" w:type="dxa"/>
          </w:tcPr>
          <w:p w14:paraId="62119A9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5864E39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</w:tbl>
    <w:p w14:paraId="123DBF1E" w14:textId="491CD1ED" w:rsidR="00D82608" w:rsidRDefault="00D82608" w:rsidP="00D82608">
      <w:pPr>
        <w:numPr>
          <w:ilvl w:val="1"/>
          <w:numId w:val="1"/>
        </w:numPr>
        <w:tabs>
          <w:tab w:val="left" w:pos="720"/>
        </w:tabs>
        <w:spacing w:line="360" w:lineRule="auto"/>
        <w:ind w:left="0" w:firstLine="0"/>
        <w:rPr>
          <w:rFonts w:ascii="黑体" w:eastAsia="黑体"/>
          <w:sz w:val="28"/>
          <w:szCs w:val="28"/>
        </w:rPr>
      </w:pPr>
      <w:commentRangeStart w:id="2"/>
      <w:r>
        <w:rPr>
          <w:rFonts w:ascii="黑体" w:eastAsia="黑体" w:hint="eastAsia"/>
          <w:sz w:val="28"/>
          <w:szCs w:val="28"/>
        </w:rPr>
        <w:t>研究过程简介</w:t>
      </w:r>
      <w:commentRangeEnd w:id="2"/>
      <w:r w:rsidR="00F547C0">
        <w:rPr>
          <w:rStyle w:val="ac"/>
        </w:rPr>
        <w:commentReference w:id="2"/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14:paraId="03332773" w14:textId="77777777" w:rsidTr="00864E3F">
        <w:tc>
          <w:tcPr>
            <w:tcW w:w="8280" w:type="dxa"/>
          </w:tcPr>
          <w:p w14:paraId="65D99CDD" w14:textId="77777777" w:rsidR="00D82608" w:rsidRDefault="00D82608" w:rsidP="00864E3F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t>内容提示</w:t>
            </w:r>
            <w:r>
              <w:rPr>
                <w:rFonts w:ascii="仿宋_GB2312" w:hint="eastAsia"/>
                <w:sz w:val="24"/>
              </w:rPr>
              <w:t>：</w:t>
            </w:r>
            <w:r>
              <w:rPr>
                <w:rFonts w:ascii="宋体" w:hAnsi="宋体" w:hint="eastAsia"/>
                <w:sz w:val="24"/>
              </w:rPr>
              <w:t>研究过程中财务执行情况；团队成员分工和合作情况；研究报告、研究日记的完整性；项目研究的目的、意义；研究成果的主要内容、重要观点或对策建议；创新特色、实践意义和社会</w:t>
            </w:r>
            <w:r>
              <w:rPr>
                <w:rFonts w:ascii="仿宋_GB2312" w:hint="eastAsia"/>
                <w:sz w:val="24"/>
              </w:rPr>
              <w:t>影响；发表论文及获得专利情况等。（限定在</w:t>
            </w:r>
            <w:r>
              <w:rPr>
                <w:rFonts w:ascii="仿宋_GB2312" w:hint="eastAsia"/>
                <w:sz w:val="24"/>
              </w:rPr>
              <w:t>1500</w:t>
            </w:r>
            <w:r>
              <w:rPr>
                <w:rFonts w:ascii="仿宋_GB2312" w:hint="eastAsia"/>
                <w:sz w:val="24"/>
              </w:rPr>
              <w:t>字左右，附件另附）</w:t>
            </w:r>
          </w:p>
          <w:p w14:paraId="6863C89D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7141250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80F7AC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4E502F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0AFE18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66BAE1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C019A9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4947996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6F09241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CBA73D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7FA4E0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8903D5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608EAB9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C59B06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77D10C26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9CBF88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109398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9F04FD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</w:tbl>
    <w:p w14:paraId="5C7D196D" w14:textId="77777777" w:rsidR="00D82608" w:rsidRDefault="00D82608" w:rsidP="00D82608">
      <w:pPr>
        <w:numPr>
          <w:ilvl w:val="1"/>
          <w:numId w:val="1"/>
        </w:numPr>
        <w:tabs>
          <w:tab w:val="left" w:pos="720"/>
        </w:tabs>
        <w:spacing w:line="360" w:lineRule="auto"/>
        <w:ind w:left="0" w:firstLine="0"/>
        <w:rPr>
          <w:rFonts w:ascii="黑体" w:eastAsia="黑体"/>
          <w:sz w:val="28"/>
          <w:szCs w:val="28"/>
        </w:rPr>
      </w:pPr>
      <w:commentRangeStart w:id="3"/>
      <w:r>
        <w:rPr>
          <w:rFonts w:ascii="黑体" w:eastAsia="黑体" w:hint="eastAsia"/>
          <w:sz w:val="28"/>
          <w:szCs w:val="28"/>
        </w:rPr>
        <w:t>研究总结报告</w:t>
      </w:r>
      <w:commentRangeEnd w:id="3"/>
      <w:r w:rsidR="00F547C0">
        <w:rPr>
          <w:rStyle w:val="ac"/>
        </w:rPr>
        <w:commentReference w:id="3"/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14:paraId="1137DF38" w14:textId="77777777" w:rsidTr="00864E3F">
        <w:tc>
          <w:tcPr>
            <w:tcW w:w="8280" w:type="dxa"/>
          </w:tcPr>
          <w:p w14:paraId="464562B6" w14:textId="77777777" w:rsidR="00D82608" w:rsidRDefault="00D82608" w:rsidP="00864E3F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lastRenderedPageBreak/>
              <w:t>内容提示</w:t>
            </w:r>
            <w:r>
              <w:rPr>
                <w:rFonts w:ascii="仿宋_GB2312" w:hint="eastAsia"/>
                <w:sz w:val="24"/>
              </w:rPr>
              <w:t>：预定计划执行情况，项目研究和实践情况，研究工作中取得的主要成绩和收获，研究工作有哪些不足，有哪些问题尚需深入研究，研究工作中的困难、问题和建议。（限定在</w:t>
            </w:r>
            <w:r>
              <w:rPr>
                <w:rFonts w:ascii="仿宋_GB2312" w:hint="eastAsia"/>
                <w:sz w:val="24"/>
              </w:rPr>
              <w:t>1000</w:t>
            </w:r>
            <w:r>
              <w:rPr>
                <w:rFonts w:ascii="仿宋_GB2312" w:hint="eastAsia"/>
                <w:sz w:val="24"/>
              </w:rPr>
              <w:t>字左右，附件另附）</w:t>
            </w:r>
          </w:p>
          <w:p w14:paraId="6EE8B11D" w14:textId="77777777" w:rsidR="00D82608" w:rsidRDefault="00D82608" w:rsidP="00864E3F">
            <w:pPr>
              <w:rPr>
                <w:rFonts w:ascii="仿宋_GB2312"/>
                <w:szCs w:val="21"/>
              </w:rPr>
            </w:pPr>
          </w:p>
          <w:p w14:paraId="6FDF8CE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6E2EA02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DC24D8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72254D1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C0C7BA0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5EF693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6CA33BE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D3D716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934FCB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0D1144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00419B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785C9D6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4109E7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C9D024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E6DCBC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52EF3D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54D96E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CA342A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7E40207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7D2A200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41B0880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C22089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0B1616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FF180C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EE56700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1AD1A48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8D6073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5E062C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C3A98A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EFE29A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790213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F56198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51D7FB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7B99A7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667EBA0" w14:textId="71AE4251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53319BB" w14:textId="546F01F6" w:rsidR="00B31EBC" w:rsidRDefault="00B31EBC" w:rsidP="00864E3F">
            <w:pPr>
              <w:rPr>
                <w:rFonts w:ascii="仿宋_GB2312"/>
                <w:sz w:val="24"/>
              </w:rPr>
            </w:pPr>
          </w:p>
          <w:p w14:paraId="41AB0AD7" w14:textId="59CBB717" w:rsidR="00B31EBC" w:rsidRDefault="00B31EBC" w:rsidP="00864E3F">
            <w:pPr>
              <w:rPr>
                <w:rFonts w:ascii="仿宋_GB2312"/>
                <w:sz w:val="24"/>
              </w:rPr>
            </w:pPr>
          </w:p>
          <w:p w14:paraId="773BD727" w14:textId="77777777" w:rsidR="00B31EBC" w:rsidRDefault="00B31EBC" w:rsidP="00864E3F">
            <w:pPr>
              <w:rPr>
                <w:rFonts w:ascii="仿宋_GB2312"/>
                <w:sz w:val="24"/>
              </w:rPr>
            </w:pPr>
          </w:p>
          <w:p w14:paraId="2BC7208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</w:tbl>
    <w:p w14:paraId="277B2AB5" w14:textId="77777777" w:rsidR="00D82608" w:rsidRDefault="00D82608" w:rsidP="00D82608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四、</w:t>
      </w:r>
      <w:commentRangeStart w:id="4"/>
      <w:r>
        <w:rPr>
          <w:rFonts w:ascii="黑体" w:eastAsia="黑体" w:hint="eastAsia"/>
          <w:sz w:val="28"/>
          <w:szCs w:val="28"/>
        </w:rPr>
        <w:t>经费使用情况</w:t>
      </w:r>
      <w:commentRangeEnd w:id="4"/>
      <w:r w:rsidR="00F547C0">
        <w:rPr>
          <w:rStyle w:val="ac"/>
        </w:rPr>
        <w:commentReference w:id="4"/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14:paraId="27475694" w14:textId="77777777" w:rsidTr="00864E3F">
        <w:tc>
          <w:tcPr>
            <w:tcW w:w="8280" w:type="dxa"/>
          </w:tcPr>
          <w:p w14:paraId="283F29FE" w14:textId="77777777" w:rsidR="00007395" w:rsidRDefault="00D82608" w:rsidP="00D00573">
            <w:pPr>
              <w:ind w:left="480" w:hangingChars="200" w:hanging="4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经费合计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元，其中，学校配套资助</w:t>
            </w:r>
            <w:r w:rsidR="00007395">
              <w:rPr>
                <w:rFonts w:ascii="仿宋_GB2312"/>
                <w:sz w:val="24"/>
              </w:rPr>
              <w:t>0</w:t>
            </w:r>
            <w:r>
              <w:rPr>
                <w:rFonts w:ascii="仿宋_GB2312" w:hint="eastAsia"/>
                <w:sz w:val="24"/>
              </w:rPr>
              <w:t>元，学院（所）配套资助</w:t>
            </w:r>
            <w:r w:rsidR="00007395">
              <w:rPr>
                <w:rFonts w:ascii="仿宋_GB2312"/>
                <w:sz w:val="24"/>
              </w:rPr>
              <w:t>0</w:t>
            </w:r>
            <w:r>
              <w:rPr>
                <w:rFonts w:ascii="仿宋_GB2312" w:hint="eastAsia"/>
                <w:sz w:val="24"/>
              </w:rPr>
              <w:t>元，其他</w:t>
            </w:r>
          </w:p>
          <w:p w14:paraId="3B22208B" w14:textId="69B38D43" w:rsidR="00D82608" w:rsidRDefault="00D82608" w:rsidP="00D00573">
            <w:pPr>
              <w:ind w:left="480" w:hangingChars="200" w:hanging="480"/>
              <w:rPr>
                <w:rFonts w:ascii="仿宋_GB2312"/>
                <w:sz w:val="24"/>
              </w:rPr>
            </w:pPr>
            <w:bookmarkStart w:id="5" w:name="_GoBack"/>
            <w:bookmarkEnd w:id="5"/>
            <w:r>
              <w:rPr>
                <w:rFonts w:ascii="仿宋_GB2312" w:hint="eastAsia"/>
                <w:sz w:val="24"/>
              </w:rPr>
              <w:t>经费</w:t>
            </w:r>
            <w:r w:rsidR="00007395">
              <w:rPr>
                <w:rFonts w:ascii="仿宋_GB2312"/>
                <w:sz w:val="24"/>
              </w:rPr>
              <w:t>0</w:t>
            </w:r>
            <w:r>
              <w:rPr>
                <w:rFonts w:ascii="仿宋_GB2312" w:hint="eastAsia"/>
                <w:sz w:val="24"/>
              </w:rPr>
              <w:t>元。</w:t>
            </w:r>
          </w:p>
        </w:tc>
      </w:tr>
      <w:tr w:rsidR="00D82608" w14:paraId="3E117E7A" w14:textId="77777777" w:rsidTr="00864E3F">
        <w:trPr>
          <w:trHeight w:val="6141"/>
        </w:trPr>
        <w:tc>
          <w:tcPr>
            <w:tcW w:w="8280" w:type="dxa"/>
          </w:tcPr>
          <w:p w14:paraId="76D13CAF" w14:textId="77777777" w:rsidR="00D82608" w:rsidRDefault="00D82608" w:rsidP="00864E3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经费支出情况：</w:t>
            </w:r>
          </w:p>
          <w:p w14:paraId="54120C5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717806D4" w14:textId="77777777" w:rsidR="00F547C0" w:rsidRDefault="00F547C0" w:rsidP="00F547C0">
            <w:pPr>
              <w:rPr>
                <w:ins w:id="6" w:author="金晶炜" w:date="2021-05-23T14:01:00Z"/>
                <w:rFonts w:ascii="仿宋_GB2312"/>
                <w:sz w:val="24"/>
              </w:rPr>
            </w:pPr>
            <w:ins w:id="7" w:author="金晶炜" w:date="2021-05-23T14:01:00Z">
              <w:r>
                <w:rPr>
                  <w:rFonts w:ascii="仿宋_GB2312" w:hint="eastAsia"/>
                  <w:sz w:val="24"/>
                </w:rPr>
                <w:t>示例：</w:t>
              </w:r>
            </w:ins>
          </w:p>
          <w:p w14:paraId="537169A8" w14:textId="4D4A4F05" w:rsidR="00D82608" w:rsidRDefault="00F547C0" w:rsidP="00F547C0">
            <w:pPr>
              <w:rPr>
                <w:rFonts w:ascii="仿宋_GB2312"/>
                <w:sz w:val="24"/>
              </w:rPr>
            </w:pPr>
            <w:ins w:id="8" w:author="金晶炜" w:date="2021-05-23T14:01:00Z">
              <w:r>
                <w:rPr>
                  <w:rFonts w:ascii="仿宋_GB2312" w:hint="eastAsia"/>
                  <w:sz w:val="24"/>
                </w:rPr>
                <w:t>项目支出经费</w:t>
              </w:r>
              <w:r>
                <w:rPr>
                  <w:rFonts w:ascii="仿宋_GB2312"/>
                  <w:sz w:val="24"/>
                </w:rPr>
                <w:t>10000</w:t>
              </w:r>
              <w:r>
                <w:rPr>
                  <w:rFonts w:ascii="仿宋_GB2312" w:hint="eastAsia"/>
                  <w:sz w:val="24"/>
                </w:rPr>
                <w:t>元，其中：资料费</w:t>
              </w:r>
              <w:r>
                <w:rPr>
                  <w:rFonts w:ascii="仿宋_GB2312" w:hint="eastAsia"/>
                  <w:sz w:val="24"/>
                </w:rPr>
                <w:t xml:space="preserve"> </w:t>
              </w:r>
              <w:r>
                <w:rPr>
                  <w:rFonts w:ascii="仿宋_GB2312"/>
                  <w:sz w:val="24"/>
                </w:rPr>
                <w:t xml:space="preserve">  </w:t>
              </w:r>
              <w:r>
                <w:rPr>
                  <w:rFonts w:ascii="仿宋_GB2312" w:hint="eastAsia"/>
                  <w:sz w:val="24"/>
                </w:rPr>
                <w:t>元，</w:t>
              </w:r>
              <w:r>
                <w:rPr>
                  <w:rFonts w:ascii="仿宋_GB2312" w:hint="eastAsia"/>
                  <w:sz w:val="24"/>
                </w:rPr>
                <w:t xml:space="preserve"> </w:t>
              </w:r>
            </w:ins>
            <w:ins w:id="9" w:author="金晶炜" w:date="2021-05-23T14:04:00Z">
              <w:r>
                <w:rPr>
                  <w:rFonts w:ascii="仿宋_GB2312"/>
                  <w:sz w:val="24"/>
                </w:rPr>
                <w:t>……</w:t>
              </w:r>
              <w:r>
                <w:rPr>
                  <w:rFonts w:ascii="仿宋_GB2312"/>
                  <w:sz w:val="24"/>
                </w:rPr>
                <w:t>.</w:t>
              </w:r>
              <w:proofErr w:type="gramStart"/>
              <w:r>
                <w:rPr>
                  <w:rFonts w:ascii="仿宋_GB2312"/>
                  <w:sz w:val="24"/>
                </w:rPr>
                <w:t>.</w:t>
              </w:r>
            </w:ins>
            <w:r w:rsidR="00744064">
              <w:rPr>
                <w:rFonts w:ascii="仿宋_GB2312"/>
                <w:sz w:val="24"/>
              </w:rPr>
              <w:t>.</w:t>
            </w:r>
            <w:proofErr w:type="gramEnd"/>
            <w:r w:rsidR="00744064">
              <w:rPr>
                <w:rFonts w:ascii="仿宋_GB2312" w:hint="eastAsia"/>
                <w:sz w:val="24"/>
              </w:rPr>
              <w:t>，</w:t>
            </w:r>
            <w:ins w:id="10" w:author="金晶炜" w:date="2021-05-23T14:02:00Z">
              <w:r>
                <w:rPr>
                  <w:rFonts w:ascii="仿宋_GB2312" w:hint="eastAsia"/>
                  <w:sz w:val="24"/>
                </w:rPr>
                <w:t>差旅费</w:t>
              </w:r>
              <w:r>
                <w:rPr>
                  <w:rFonts w:ascii="仿宋_GB2312" w:hint="eastAsia"/>
                  <w:sz w:val="24"/>
                </w:rPr>
                <w:t xml:space="preserve"> </w:t>
              </w:r>
              <w:r>
                <w:rPr>
                  <w:rFonts w:ascii="仿宋_GB2312"/>
                  <w:sz w:val="24"/>
                </w:rPr>
                <w:t xml:space="preserve">  </w:t>
              </w:r>
              <w:r>
                <w:rPr>
                  <w:rFonts w:ascii="仿宋_GB2312" w:hint="eastAsia"/>
                  <w:sz w:val="24"/>
                </w:rPr>
                <w:t>元。</w:t>
              </w:r>
            </w:ins>
          </w:p>
          <w:p w14:paraId="40EF475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691CC3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2546FD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C53495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232992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A2B411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86DF9B5" w14:textId="77777777" w:rsidR="00D82608" w:rsidRDefault="00D82608" w:rsidP="00864E3F">
            <w:pPr>
              <w:ind w:firstLineChars="2100" w:firstLine="5040"/>
              <w:rPr>
                <w:rFonts w:ascii="仿宋_GB2312"/>
                <w:sz w:val="24"/>
              </w:rPr>
            </w:pPr>
          </w:p>
        </w:tc>
      </w:tr>
    </w:tbl>
    <w:p w14:paraId="06166512" w14:textId="400569FA" w:rsidR="00D00573" w:rsidRDefault="00D00573" w:rsidP="00D82608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五、</w:t>
      </w:r>
      <w:commentRangeStart w:id="11"/>
      <w:r>
        <w:rPr>
          <w:rFonts w:ascii="黑体" w:eastAsia="黑体" w:hint="eastAsia"/>
          <w:sz w:val="28"/>
          <w:szCs w:val="28"/>
        </w:rPr>
        <w:t>指导教师意见</w:t>
      </w:r>
      <w:commentRangeEnd w:id="11"/>
      <w:r w:rsidR="00F547C0">
        <w:rPr>
          <w:rStyle w:val="ac"/>
        </w:rPr>
        <w:commentReference w:id="11"/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00573" w14:paraId="45550A11" w14:textId="77777777" w:rsidTr="0039057B">
        <w:trPr>
          <w:trHeight w:val="4620"/>
        </w:trPr>
        <w:tc>
          <w:tcPr>
            <w:tcW w:w="8280" w:type="dxa"/>
          </w:tcPr>
          <w:p w14:paraId="4C4D2509" w14:textId="4C8943E8" w:rsidR="00D00573" w:rsidRDefault="00D00573" w:rsidP="0039057B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内容提示：</w:t>
            </w:r>
            <w:r w:rsidRPr="00D00573">
              <w:rPr>
                <w:rFonts w:ascii="仿宋_GB2312" w:hint="eastAsia"/>
                <w:sz w:val="24"/>
              </w:rPr>
              <w:t>包括项目的组织实施、研究成果、经费使用等情况</w:t>
            </w:r>
            <w:r>
              <w:rPr>
                <w:rFonts w:ascii="仿宋_GB2312" w:hint="eastAsia"/>
                <w:sz w:val="24"/>
              </w:rPr>
              <w:t>。</w:t>
            </w:r>
          </w:p>
          <w:p w14:paraId="46929918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01080ADC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2C9544EF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75824257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2137EDD2" w14:textId="2B5E516E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5C66A474" w14:textId="68BFD885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22E2531D" w14:textId="5F9B4F7B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64451A9E" w14:textId="4A1AFFAE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08CF9FB7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79AB43DD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3A57666D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4601483A" w14:textId="5A6D3A31" w:rsidR="00D00573" w:rsidRDefault="00D00573" w:rsidP="0039057B">
            <w:pPr>
              <w:spacing w:line="400" w:lineRule="exact"/>
              <w:ind w:firstLineChars="1850" w:firstLine="4440"/>
              <w:rPr>
                <w:rFonts w:ascii="仿宋_GB2312"/>
                <w:sz w:val="24"/>
              </w:rPr>
            </w:pPr>
            <w:commentRangeStart w:id="12"/>
            <w:r>
              <w:rPr>
                <w:rFonts w:ascii="仿宋_GB2312" w:hint="eastAsia"/>
                <w:sz w:val="24"/>
              </w:rPr>
              <w:t>指导教师（签字）：</w:t>
            </w:r>
            <w:commentRangeEnd w:id="12"/>
            <w:r w:rsidR="00F547C0">
              <w:rPr>
                <w:rStyle w:val="ac"/>
              </w:rPr>
              <w:commentReference w:id="12"/>
            </w:r>
          </w:p>
          <w:p w14:paraId="3A3CB0BD" w14:textId="77777777" w:rsidR="00D00573" w:rsidRDefault="00D00573" w:rsidP="0039057B">
            <w:pPr>
              <w:spacing w:line="400" w:lineRule="exact"/>
              <w:ind w:firstLineChars="2200" w:firstLine="52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</w:tbl>
    <w:p w14:paraId="66C9E546" w14:textId="200A63CE" w:rsidR="00D00573" w:rsidRDefault="00D00573" w:rsidP="00D82608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六</w:t>
      </w:r>
      <w:r w:rsidR="00D82608">
        <w:rPr>
          <w:rFonts w:ascii="黑体" w:eastAsia="黑体" w:hint="eastAsia"/>
          <w:sz w:val="28"/>
          <w:szCs w:val="28"/>
        </w:rPr>
        <w:t>、</w:t>
      </w:r>
      <w:commentRangeStart w:id="13"/>
      <w:r w:rsidR="00D82608">
        <w:rPr>
          <w:rFonts w:ascii="黑体" w:eastAsia="黑体" w:hint="eastAsia"/>
          <w:sz w:val="28"/>
          <w:szCs w:val="28"/>
        </w:rPr>
        <w:t>学院评审意见</w:t>
      </w:r>
      <w:commentRangeEnd w:id="13"/>
      <w:r w:rsidR="00F547C0">
        <w:rPr>
          <w:rStyle w:val="ac"/>
        </w:rPr>
        <w:commentReference w:id="13"/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14:paraId="5908932F" w14:textId="77777777" w:rsidTr="00864E3F">
        <w:trPr>
          <w:trHeight w:val="4620"/>
        </w:trPr>
        <w:tc>
          <w:tcPr>
            <w:tcW w:w="8280" w:type="dxa"/>
          </w:tcPr>
          <w:p w14:paraId="3DE24B0A" w14:textId="77777777" w:rsidR="00D82608" w:rsidRDefault="00D82608" w:rsidP="00864E3F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内容提示：院系专家组对结题的意见，包括对项目研究工作和研究成果的评价等。</w:t>
            </w:r>
          </w:p>
          <w:p w14:paraId="2D658F8F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2C411B05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58B65FE3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678975D5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1F7A5B93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3417DF29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12D8E9AF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2689A47C" w14:textId="77777777" w:rsidR="00D82608" w:rsidRDefault="00D82608" w:rsidP="00864E3F">
            <w:pPr>
              <w:spacing w:line="400" w:lineRule="exact"/>
              <w:ind w:firstLineChars="1850" w:firstLine="444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专家组组长（签字）：</w:t>
            </w:r>
          </w:p>
          <w:p w14:paraId="0977EE96" w14:textId="77777777" w:rsidR="00D82608" w:rsidRDefault="00D82608" w:rsidP="00864E3F">
            <w:pPr>
              <w:spacing w:line="400" w:lineRule="exact"/>
              <w:ind w:firstLineChars="2200" w:firstLine="52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</w:tbl>
    <w:p w14:paraId="39034FBC" w14:textId="4B7E6591" w:rsidR="00D82608" w:rsidRDefault="00D00573" w:rsidP="00D82608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七</w:t>
      </w:r>
      <w:r w:rsidR="00D82608">
        <w:rPr>
          <w:rFonts w:ascii="黑体" w:eastAsia="黑体" w:hint="eastAsia"/>
          <w:sz w:val="28"/>
          <w:szCs w:val="28"/>
        </w:rPr>
        <w:t>、学校创新创业训练计划领导小组审核意见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14:paraId="704F7044" w14:textId="77777777" w:rsidTr="00864E3F">
        <w:trPr>
          <w:trHeight w:val="2955"/>
        </w:trPr>
        <w:tc>
          <w:tcPr>
            <w:tcW w:w="8280" w:type="dxa"/>
          </w:tcPr>
          <w:p w14:paraId="4F16BB1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6140206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89E818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3DB568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09468D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887D9F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6EC210A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606C5BE" w14:textId="77777777" w:rsidR="00D82608" w:rsidRDefault="00D82608" w:rsidP="00864E3F">
            <w:pPr>
              <w:ind w:firstLineChars="1950" w:firstLine="46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负责人（签章）：</w:t>
            </w:r>
          </w:p>
          <w:p w14:paraId="6CDCDE77" w14:textId="77777777" w:rsidR="00D82608" w:rsidRDefault="00D82608" w:rsidP="00864E3F">
            <w:pPr>
              <w:ind w:firstLineChars="2250" w:firstLine="540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</w:tbl>
    <w:p w14:paraId="79A834EC" w14:textId="3292D66B" w:rsidR="00E4635D" w:rsidRDefault="00D82608">
      <w:r>
        <w:br w:type="page"/>
      </w:r>
    </w:p>
    <w:sectPr w:rsidR="00E463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金晶炜" w:date="2022-10-12T22:40:00Z" w:initials="L">
    <w:p w14:paraId="1E5FF88E" w14:textId="40F4BC4D" w:rsidR="009E38B8" w:rsidRDefault="009E38B8">
      <w:pPr>
        <w:pStyle w:val="ad"/>
      </w:pPr>
      <w:r>
        <w:rPr>
          <w:rStyle w:val="ac"/>
        </w:rPr>
        <w:annotationRef/>
      </w:r>
      <w:r>
        <w:rPr>
          <w:rFonts w:hint="eastAsia"/>
        </w:rPr>
        <w:t>提交的纸质版请排好版，因为要存档。</w:t>
      </w:r>
    </w:p>
  </w:comment>
  <w:comment w:id="1" w:author="金晶炜" w:date="2021-10-14T21:04:00Z" w:initials="L">
    <w:p w14:paraId="7EFC06F8" w14:textId="5E2C591D" w:rsidR="00F547C0" w:rsidRDefault="00F547C0" w:rsidP="00F547C0">
      <w:pPr>
        <w:pStyle w:val="ad"/>
      </w:pPr>
      <w:r>
        <w:rPr>
          <w:rStyle w:val="ac"/>
        </w:rPr>
        <w:annotationRef/>
      </w:r>
      <w:r>
        <w:rPr>
          <w:rFonts w:hint="eastAsia"/>
        </w:rPr>
        <w:t>立项时间：填写</w:t>
      </w:r>
      <w:r w:rsidR="009E38B8">
        <w:t>2022</w:t>
      </w:r>
      <w:r>
        <w:rPr>
          <w:rFonts w:hint="eastAsia"/>
        </w:rPr>
        <w:t>年</w:t>
      </w:r>
      <w:r w:rsidR="009E38B8">
        <w:t>1</w:t>
      </w:r>
      <w:r>
        <w:rPr>
          <w:rFonts w:hint="eastAsia"/>
        </w:rPr>
        <w:t>月</w:t>
      </w:r>
      <w:r w:rsidR="009E38B8">
        <w:t>1</w:t>
      </w:r>
      <w:r>
        <w:rPr>
          <w:rFonts w:hint="eastAsia"/>
        </w:rPr>
        <w:t>日</w:t>
      </w:r>
    </w:p>
    <w:p w14:paraId="25A45B98" w14:textId="7F3AE906" w:rsidR="00F547C0" w:rsidRDefault="00F547C0" w:rsidP="00F547C0">
      <w:pPr>
        <w:pStyle w:val="ad"/>
      </w:pPr>
      <w:r>
        <w:rPr>
          <w:rFonts w:hint="eastAsia"/>
        </w:rPr>
        <w:t>完成时间：填写</w:t>
      </w:r>
      <w:r w:rsidR="009E38B8">
        <w:t>2022</w:t>
      </w:r>
      <w:r>
        <w:rPr>
          <w:rFonts w:hint="eastAsia"/>
        </w:rPr>
        <w:t>年</w:t>
      </w:r>
      <w:r w:rsidR="009E38B8">
        <w:t>12</w:t>
      </w:r>
      <w:r>
        <w:rPr>
          <w:rFonts w:hint="eastAsia"/>
        </w:rPr>
        <w:t>月</w:t>
      </w:r>
      <w:r w:rsidR="009E38B8">
        <w:t>31</w:t>
      </w:r>
      <w:r>
        <w:rPr>
          <w:rFonts w:hint="eastAsia"/>
        </w:rPr>
        <w:t>日</w:t>
      </w:r>
    </w:p>
    <w:p w14:paraId="4037F851" w14:textId="76F6ABDB" w:rsidR="00F547C0" w:rsidRDefault="00F547C0" w:rsidP="00F547C0">
      <w:pPr>
        <w:pStyle w:val="ad"/>
      </w:pPr>
      <w:r>
        <w:rPr>
          <w:rFonts w:hint="eastAsia"/>
        </w:rPr>
        <w:t>验收时间：填写</w:t>
      </w:r>
      <w:r w:rsidR="009E38B8">
        <w:t>2022</w:t>
      </w:r>
      <w:r>
        <w:rPr>
          <w:rFonts w:hint="eastAsia"/>
        </w:rPr>
        <w:t>年</w:t>
      </w:r>
      <w:r>
        <w:t>11</w:t>
      </w:r>
      <w:r>
        <w:rPr>
          <w:rFonts w:hint="eastAsia"/>
        </w:rPr>
        <w:t>月</w:t>
      </w:r>
      <w:r w:rsidR="009E38B8">
        <w:t>26</w:t>
      </w:r>
      <w:r>
        <w:rPr>
          <w:rFonts w:hint="eastAsia"/>
        </w:rPr>
        <w:t>日</w:t>
      </w:r>
    </w:p>
    <w:p w14:paraId="7D61D4D2" w14:textId="3EC1E8E6" w:rsidR="00F547C0" w:rsidRDefault="00F547C0" w:rsidP="00F547C0">
      <w:pPr>
        <w:pStyle w:val="ad"/>
      </w:pPr>
      <w:r>
        <w:rPr>
          <w:rFonts w:hint="eastAsia"/>
        </w:rPr>
        <w:t>打印时，请删除批注。</w:t>
      </w:r>
    </w:p>
  </w:comment>
  <w:comment w:id="2" w:author="金晶炜" w:date="2021-10-14T21:05:00Z" w:initials="L">
    <w:p w14:paraId="1857516C" w14:textId="77777777" w:rsidR="00F547C0" w:rsidRDefault="00F547C0" w:rsidP="00F547C0">
      <w:pPr>
        <w:pStyle w:val="ad"/>
      </w:pPr>
      <w:r>
        <w:rPr>
          <w:rStyle w:val="ac"/>
        </w:rPr>
        <w:annotationRef/>
      </w:r>
      <w:r>
        <w:rPr>
          <w:rFonts w:hint="eastAsia"/>
        </w:rPr>
        <w:t>请按照内容提示的要求写。</w:t>
      </w:r>
    </w:p>
    <w:p w14:paraId="68DB54A7" w14:textId="77777777" w:rsidR="00F547C0" w:rsidRDefault="00F547C0" w:rsidP="00F547C0">
      <w:pPr>
        <w:pStyle w:val="ad"/>
      </w:pPr>
    </w:p>
    <w:p w14:paraId="414B8241" w14:textId="77777777" w:rsidR="00F547C0" w:rsidRDefault="00F547C0" w:rsidP="00F547C0">
      <w:pPr>
        <w:pStyle w:val="ad"/>
      </w:pPr>
      <w:r>
        <w:rPr>
          <w:rFonts w:hint="eastAsia"/>
        </w:rPr>
        <w:t>如有相关的附件请附上！</w:t>
      </w:r>
    </w:p>
    <w:p w14:paraId="08D0CD8F" w14:textId="77777777" w:rsidR="00F547C0" w:rsidRDefault="00F547C0" w:rsidP="00F547C0">
      <w:pPr>
        <w:pStyle w:val="ad"/>
      </w:pPr>
    </w:p>
    <w:p w14:paraId="4D6AA789" w14:textId="702BEA64" w:rsidR="00F547C0" w:rsidRDefault="00F547C0" w:rsidP="00F547C0">
      <w:pPr>
        <w:pStyle w:val="ad"/>
      </w:pPr>
      <w:r>
        <w:rPr>
          <w:rFonts w:hint="eastAsia"/>
        </w:rPr>
        <w:t>字号：宋体</w:t>
      </w:r>
      <w:r w:rsidR="009E38B8">
        <w:rPr>
          <w:rFonts w:hint="eastAsia"/>
        </w:rPr>
        <w:t>，</w:t>
      </w:r>
      <w:r>
        <w:rPr>
          <w:rFonts w:hint="eastAsia"/>
        </w:rPr>
        <w:t>小四</w:t>
      </w:r>
    </w:p>
    <w:p w14:paraId="0FAA22A4" w14:textId="77777777" w:rsidR="00F547C0" w:rsidRDefault="00F547C0" w:rsidP="00F547C0">
      <w:pPr>
        <w:pStyle w:val="ad"/>
      </w:pPr>
      <w:r>
        <w:rPr>
          <w:rFonts w:hint="eastAsia"/>
        </w:rPr>
        <w:t>行距：</w:t>
      </w:r>
      <w:r>
        <w:rPr>
          <w:rFonts w:hint="eastAsia"/>
        </w:rPr>
        <w:t>1</w:t>
      </w:r>
      <w:r>
        <w:t>.5</w:t>
      </w:r>
      <w:r>
        <w:rPr>
          <w:rFonts w:hint="eastAsia"/>
        </w:rPr>
        <w:t>倍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段前段后</w:t>
      </w:r>
      <w:r>
        <w:rPr>
          <w:rFonts w:hint="eastAsia"/>
        </w:rPr>
        <w:t>0</w:t>
      </w:r>
    </w:p>
    <w:p w14:paraId="46E93B37" w14:textId="77777777" w:rsidR="00F547C0" w:rsidRDefault="00F547C0">
      <w:pPr>
        <w:pStyle w:val="ad"/>
      </w:pPr>
    </w:p>
    <w:p w14:paraId="30109E31" w14:textId="17A21FFB" w:rsidR="00F547C0" w:rsidRPr="00F547C0" w:rsidRDefault="00F547C0">
      <w:pPr>
        <w:pStyle w:val="ad"/>
      </w:pPr>
      <w:r>
        <w:rPr>
          <w:rFonts w:hint="eastAsia"/>
        </w:rPr>
        <w:t>打印时，请删除批注。</w:t>
      </w:r>
    </w:p>
  </w:comment>
  <w:comment w:id="3" w:author="金晶炜" w:date="2021-10-14T21:05:00Z" w:initials="L">
    <w:p w14:paraId="1DE2D878" w14:textId="77777777" w:rsidR="00F547C0" w:rsidRDefault="00F547C0" w:rsidP="00F547C0">
      <w:pPr>
        <w:pStyle w:val="ad"/>
      </w:pPr>
      <w:r>
        <w:rPr>
          <w:rStyle w:val="ac"/>
        </w:rPr>
        <w:annotationRef/>
      </w:r>
      <w:r>
        <w:rPr>
          <w:rFonts w:hint="eastAsia"/>
        </w:rPr>
        <w:t>请按照内容提示的要求写。</w:t>
      </w:r>
    </w:p>
    <w:p w14:paraId="229734DC" w14:textId="77777777" w:rsidR="00F547C0" w:rsidRDefault="00F547C0" w:rsidP="00F547C0">
      <w:pPr>
        <w:pStyle w:val="ad"/>
      </w:pPr>
    </w:p>
    <w:p w14:paraId="1DD3976B" w14:textId="77777777" w:rsidR="00F547C0" w:rsidRDefault="00F547C0" w:rsidP="00F547C0">
      <w:pPr>
        <w:pStyle w:val="ad"/>
      </w:pPr>
      <w:r>
        <w:rPr>
          <w:rFonts w:hint="eastAsia"/>
        </w:rPr>
        <w:t>如有相关的附件请附上！</w:t>
      </w:r>
    </w:p>
    <w:p w14:paraId="59649FE3" w14:textId="77777777" w:rsidR="00F547C0" w:rsidRDefault="00F547C0" w:rsidP="00F547C0">
      <w:pPr>
        <w:pStyle w:val="ad"/>
      </w:pPr>
    </w:p>
    <w:p w14:paraId="0456B444" w14:textId="77777777" w:rsidR="00F547C0" w:rsidRDefault="00F547C0" w:rsidP="00F547C0">
      <w:pPr>
        <w:pStyle w:val="ad"/>
      </w:pPr>
      <w:r>
        <w:rPr>
          <w:rFonts w:hint="eastAsia"/>
        </w:rPr>
        <w:t>字号：宋体小四</w:t>
      </w:r>
    </w:p>
    <w:p w14:paraId="0D4E3E4B" w14:textId="77777777" w:rsidR="00F547C0" w:rsidRDefault="00F547C0" w:rsidP="00F547C0">
      <w:pPr>
        <w:pStyle w:val="ad"/>
      </w:pPr>
      <w:r>
        <w:rPr>
          <w:rFonts w:hint="eastAsia"/>
        </w:rPr>
        <w:t>行距：</w:t>
      </w:r>
      <w:r>
        <w:rPr>
          <w:rFonts w:hint="eastAsia"/>
        </w:rPr>
        <w:t>1</w:t>
      </w:r>
      <w:r>
        <w:t>.5</w:t>
      </w:r>
      <w:r>
        <w:rPr>
          <w:rFonts w:hint="eastAsia"/>
        </w:rPr>
        <w:t>倍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段前段后</w:t>
      </w:r>
      <w:r>
        <w:rPr>
          <w:rFonts w:hint="eastAsia"/>
        </w:rPr>
        <w:t>0</w:t>
      </w:r>
    </w:p>
    <w:p w14:paraId="0DB86F75" w14:textId="77777777" w:rsidR="00F547C0" w:rsidRDefault="00F547C0" w:rsidP="00F547C0">
      <w:pPr>
        <w:pStyle w:val="ad"/>
      </w:pPr>
    </w:p>
    <w:p w14:paraId="41B19502" w14:textId="7798956C" w:rsidR="00F547C0" w:rsidRDefault="00F547C0" w:rsidP="00F547C0">
      <w:pPr>
        <w:pStyle w:val="ad"/>
      </w:pPr>
      <w:r>
        <w:rPr>
          <w:rFonts w:hint="eastAsia"/>
        </w:rPr>
        <w:t>打印时，请删除批注。</w:t>
      </w:r>
    </w:p>
  </w:comment>
  <w:comment w:id="4" w:author="金晶炜" w:date="2021-10-14T21:06:00Z" w:initials="L">
    <w:p w14:paraId="2D5F97A0" w14:textId="77777777" w:rsidR="00F547C0" w:rsidRDefault="00F547C0" w:rsidP="00F547C0">
      <w:pPr>
        <w:pStyle w:val="ad"/>
      </w:pPr>
      <w:r>
        <w:rPr>
          <w:rStyle w:val="ac"/>
        </w:rPr>
        <w:annotationRef/>
      </w:r>
      <w:r>
        <w:rPr>
          <w:rFonts w:hint="eastAsia"/>
        </w:rPr>
        <w:t>经费合计是合同上的经费，由于经费由指导教师的项目支出，因此，学校配套经费和其他学院配套经费填写</w:t>
      </w:r>
      <w:r>
        <w:rPr>
          <w:rFonts w:hint="eastAsia"/>
        </w:rPr>
        <w:t>0</w:t>
      </w:r>
      <w:r>
        <w:rPr>
          <w:rFonts w:hint="eastAsia"/>
        </w:rPr>
        <w:t>，其他经费按照合同经费填写。</w:t>
      </w:r>
    </w:p>
    <w:p w14:paraId="474899C2" w14:textId="77777777" w:rsidR="00F547C0" w:rsidRDefault="00F547C0" w:rsidP="00F547C0">
      <w:pPr>
        <w:pStyle w:val="ad"/>
      </w:pPr>
      <w:r>
        <w:rPr>
          <w:rFonts w:hint="eastAsia"/>
        </w:rPr>
        <w:t>请参考示例。</w:t>
      </w:r>
    </w:p>
    <w:p w14:paraId="473F9000" w14:textId="39988945" w:rsidR="00F547C0" w:rsidRDefault="00F547C0" w:rsidP="00F547C0">
      <w:pPr>
        <w:pStyle w:val="ad"/>
      </w:pPr>
    </w:p>
    <w:p w14:paraId="2BD6EAF8" w14:textId="66C849B3" w:rsidR="008A2FAA" w:rsidRPr="008A2FAA" w:rsidRDefault="008A2FAA" w:rsidP="00F547C0">
      <w:pPr>
        <w:pStyle w:val="ad"/>
        <w:rPr>
          <w:rFonts w:hint="eastAsia"/>
        </w:rPr>
      </w:pPr>
      <w:r>
        <w:rPr>
          <w:rFonts w:hint="eastAsia"/>
        </w:rPr>
        <w:t>经费数详见通知中的</w:t>
      </w:r>
      <w:r>
        <w:rPr>
          <w:rFonts w:hint="eastAsia"/>
        </w:rPr>
        <w:t>excel</w:t>
      </w:r>
      <w:r>
        <w:rPr>
          <w:rFonts w:hint="eastAsia"/>
        </w:rPr>
        <w:t>表。</w:t>
      </w:r>
    </w:p>
    <w:p w14:paraId="6C8438BF" w14:textId="77777777" w:rsidR="00F547C0" w:rsidRDefault="00F547C0" w:rsidP="00F547C0">
      <w:pPr>
        <w:pStyle w:val="ad"/>
      </w:pPr>
    </w:p>
    <w:p w14:paraId="2781F50B" w14:textId="77777777" w:rsidR="00F547C0" w:rsidRDefault="00F547C0" w:rsidP="00F547C0">
      <w:pPr>
        <w:pStyle w:val="ad"/>
      </w:pPr>
      <w:r>
        <w:rPr>
          <w:rFonts w:hint="eastAsia"/>
        </w:rPr>
        <w:t>字号：宋体小四</w:t>
      </w:r>
    </w:p>
    <w:p w14:paraId="3FA27200" w14:textId="77777777" w:rsidR="00F547C0" w:rsidRDefault="00F547C0" w:rsidP="00F547C0">
      <w:pPr>
        <w:pStyle w:val="ad"/>
      </w:pPr>
      <w:r>
        <w:rPr>
          <w:rFonts w:hint="eastAsia"/>
        </w:rPr>
        <w:t>行距：</w:t>
      </w:r>
      <w:r>
        <w:rPr>
          <w:rFonts w:hint="eastAsia"/>
        </w:rPr>
        <w:t>1</w:t>
      </w:r>
      <w:r>
        <w:t>.5</w:t>
      </w:r>
      <w:r>
        <w:rPr>
          <w:rFonts w:hint="eastAsia"/>
        </w:rPr>
        <w:t>倍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段前段后</w:t>
      </w:r>
      <w:r>
        <w:rPr>
          <w:rFonts w:hint="eastAsia"/>
        </w:rPr>
        <w:t>0</w:t>
      </w:r>
    </w:p>
    <w:p w14:paraId="48BDCC8C" w14:textId="77777777" w:rsidR="00F547C0" w:rsidRDefault="00F547C0">
      <w:pPr>
        <w:pStyle w:val="ad"/>
      </w:pPr>
    </w:p>
    <w:p w14:paraId="33A939BC" w14:textId="1EE78F77" w:rsidR="00F547C0" w:rsidRDefault="00F547C0">
      <w:pPr>
        <w:pStyle w:val="ad"/>
      </w:pPr>
      <w:r>
        <w:rPr>
          <w:rFonts w:hint="eastAsia"/>
        </w:rPr>
        <w:t>打印时，请删除批注。</w:t>
      </w:r>
    </w:p>
  </w:comment>
  <w:comment w:id="11" w:author="金晶炜" w:date="2021-10-14T21:06:00Z" w:initials="L">
    <w:p w14:paraId="73F63FFF" w14:textId="77777777" w:rsidR="00F547C0" w:rsidRDefault="00F547C0">
      <w:pPr>
        <w:pStyle w:val="ad"/>
      </w:pPr>
      <w:r>
        <w:rPr>
          <w:rStyle w:val="ac"/>
        </w:rPr>
        <w:annotationRef/>
      </w:r>
      <w:r>
        <w:rPr>
          <w:rFonts w:hint="eastAsia"/>
        </w:rPr>
        <w:t>指导教师</w:t>
      </w:r>
      <w:proofErr w:type="gramStart"/>
      <w:r>
        <w:rPr>
          <w:rFonts w:hint="eastAsia"/>
        </w:rPr>
        <w:t>意见机</w:t>
      </w:r>
      <w:proofErr w:type="gramEnd"/>
      <w:r>
        <w:rPr>
          <w:rFonts w:hint="eastAsia"/>
        </w:rPr>
        <w:t>打即可。</w:t>
      </w:r>
    </w:p>
    <w:p w14:paraId="4902150B" w14:textId="77777777" w:rsidR="009E38B8" w:rsidRDefault="009E38B8" w:rsidP="009E38B8">
      <w:pPr>
        <w:pStyle w:val="ad"/>
      </w:pPr>
      <w:r>
        <w:rPr>
          <w:rFonts w:hint="eastAsia"/>
        </w:rPr>
        <w:t>字号：宋体小四</w:t>
      </w:r>
    </w:p>
    <w:p w14:paraId="4DA618A3" w14:textId="6FEE2720" w:rsidR="009E38B8" w:rsidRDefault="009E38B8" w:rsidP="009E38B8">
      <w:pPr>
        <w:pStyle w:val="ad"/>
      </w:pPr>
      <w:r>
        <w:rPr>
          <w:rFonts w:hint="eastAsia"/>
        </w:rPr>
        <w:t>行距：</w:t>
      </w:r>
      <w:r>
        <w:rPr>
          <w:rFonts w:hint="eastAsia"/>
        </w:rPr>
        <w:t>1</w:t>
      </w:r>
      <w:r>
        <w:t>.5</w:t>
      </w:r>
      <w:r>
        <w:rPr>
          <w:rFonts w:hint="eastAsia"/>
        </w:rPr>
        <w:t>倍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段前段后</w:t>
      </w:r>
      <w:r>
        <w:rPr>
          <w:rFonts w:hint="eastAsia"/>
        </w:rPr>
        <w:t>0</w:t>
      </w:r>
    </w:p>
  </w:comment>
  <w:comment w:id="12" w:author="金晶炜" w:date="2021-10-14T21:07:00Z" w:initials="L">
    <w:p w14:paraId="2BFDF96C" w14:textId="77777777" w:rsidR="00F547C0" w:rsidRDefault="00F547C0">
      <w:pPr>
        <w:pStyle w:val="ad"/>
      </w:pPr>
      <w:r>
        <w:rPr>
          <w:rStyle w:val="ac"/>
        </w:rPr>
        <w:annotationRef/>
      </w:r>
      <w:r>
        <w:rPr>
          <w:rFonts w:hint="eastAsia"/>
        </w:rPr>
        <w:t>发送邮箱的电子版不要导师签名，提交的纸质版需要导师签名。</w:t>
      </w:r>
    </w:p>
    <w:p w14:paraId="138ECED7" w14:textId="77777777" w:rsidR="00F547C0" w:rsidRDefault="00F547C0">
      <w:pPr>
        <w:pStyle w:val="ad"/>
      </w:pPr>
    </w:p>
    <w:p w14:paraId="3E9C23F5" w14:textId="77777777" w:rsidR="00F547C0" w:rsidRDefault="00F547C0">
      <w:pPr>
        <w:pStyle w:val="ad"/>
        <w:rPr>
          <w:rFonts w:ascii="仿宋_GB2312"/>
          <w:sz w:val="24"/>
        </w:rPr>
      </w:pPr>
      <w:r>
        <w:rPr>
          <w:rFonts w:hint="eastAsia"/>
        </w:rPr>
        <w:t>日期：填写第一页项目的</w:t>
      </w:r>
      <w:r>
        <w:rPr>
          <w:rFonts w:ascii="仿宋_GB2312" w:hint="eastAsia"/>
          <w:sz w:val="24"/>
        </w:rPr>
        <w:t>完成时间</w:t>
      </w:r>
      <w:r>
        <w:rPr>
          <w:rStyle w:val="ac"/>
        </w:rPr>
        <w:annotationRef/>
      </w:r>
    </w:p>
    <w:p w14:paraId="648109AE" w14:textId="77777777" w:rsidR="00F547C0" w:rsidRDefault="00F547C0">
      <w:pPr>
        <w:pStyle w:val="ad"/>
      </w:pPr>
    </w:p>
    <w:p w14:paraId="7E66BCBA" w14:textId="42B4CA9D" w:rsidR="00F547C0" w:rsidRPr="00F547C0" w:rsidRDefault="00F547C0">
      <w:pPr>
        <w:pStyle w:val="ad"/>
      </w:pPr>
      <w:r>
        <w:rPr>
          <w:rFonts w:hint="eastAsia"/>
        </w:rPr>
        <w:t>打印时请删除批注。</w:t>
      </w:r>
    </w:p>
  </w:comment>
  <w:comment w:id="13" w:author="金晶炜" w:date="2021-10-14T21:08:00Z" w:initials="L">
    <w:p w14:paraId="4F3EF10E" w14:textId="77777777" w:rsidR="00F547C0" w:rsidRDefault="00F547C0">
      <w:pPr>
        <w:pStyle w:val="ad"/>
      </w:pPr>
      <w:r>
        <w:rPr>
          <w:rStyle w:val="ac"/>
        </w:rPr>
        <w:annotationRef/>
      </w:r>
      <w:r>
        <w:rPr>
          <w:rFonts w:hint="eastAsia"/>
        </w:rPr>
        <w:t>学院评审意见由水保所完成。</w:t>
      </w:r>
    </w:p>
    <w:p w14:paraId="285827F5" w14:textId="77777777" w:rsidR="00F547C0" w:rsidRDefault="00F547C0">
      <w:pPr>
        <w:pStyle w:val="ad"/>
      </w:pPr>
    </w:p>
    <w:p w14:paraId="2CCDCBDE" w14:textId="55A2A07E" w:rsidR="00F547C0" w:rsidRDefault="00F547C0">
      <w:pPr>
        <w:pStyle w:val="ad"/>
      </w:pPr>
      <w:r>
        <w:rPr>
          <w:rFonts w:hint="eastAsia"/>
        </w:rPr>
        <w:t>打印时，请删除批注。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E5FF88E" w15:done="0"/>
  <w15:commentEx w15:paraId="7D61D4D2" w15:done="0"/>
  <w15:commentEx w15:paraId="30109E31" w15:done="0"/>
  <w15:commentEx w15:paraId="41B19502" w15:done="0"/>
  <w15:commentEx w15:paraId="33A939BC" w15:done="0"/>
  <w15:commentEx w15:paraId="4DA618A3" w15:done="0"/>
  <w15:commentEx w15:paraId="7E66BCBA" w15:done="0"/>
  <w15:commentEx w15:paraId="2CCDCBD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5FF88E" w16cid:durableId="26F1C0E2"/>
  <w16cid:commentId w16cid:paraId="7D61D4D2" w16cid:durableId="251319CB"/>
  <w16cid:commentId w16cid:paraId="30109E31" w16cid:durableId="25131A02"/>
  <w16cid:commentId w16cid:paraId="41B19502" w16cid:durableId="25131A19"/>
  <w16cid:commentId w16cid:paraId="33A939BC" w16cid:durableId="25131A38"/>
  <w16cid:commentId w16cid:paraId="4DA618A3" w16cid:durableId="25131A61"/>
  <w16cid:commentId w16cid:paraId="7E66BCBA" w16cid:durableId="25131A7B"/>
  <w16cid:commentId w16cid:paraId="2CCDCBDE" w16cid:durableId="25131AB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F08620" w14:textId="77777777" w:rsidR="00C96973" w:rsidRDefault="00C96973" w:rsidP="00D82608">
      <w:r>
        <w:separator/>
      </w:r>
    </w:p>
  </w:endnote>
  <w:endnote w:type="continuationSeparator" w:id="0">
    <w:p w14:paraId="6062F537" w14:textId="77777777" w:rsidR="00C96973" w:rsidRDefault="00C96973" w:rsidP="00D82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974608" w14:textId="77777777" w:rsidR="00C96973" w:rsidRDefault="00C96973" w:rsidP="00D82608">
      <w:r>
        <w:separator/>
      </w:r>
    </w:p>
  </w:footnote>
  <w:footnote w:type="continuationSeparator" w:id="0">
    <w:p w14:paraId="238E796F" w14:textId="77777777" w:rsidR="00C96973" w:rsidRDefault="00C96973" w:rsidP="00D826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4539FD"/>
    <w:multiLevelType w:val="hybridMultilevel"/>
    <w:tmpl w:val="3BFEDF4C"/>
    <w:lvl w:ilvl="0" w:tplc="0CFA585A">
      <w:start w:val="1"/>
      <w:numFmt w:val="decimal"/>
      <w:lvlText w:val="（%1）"/>
      <w:lvlJc w:val="left"/>
      <w:pPr>
        <w:ind w:left="1922" w:hanging="1356"/>
      </w:pPr>
    </w:lvl>
    <w:lvl w:ilvl="1" w:tplc="F4E48672">
      <w:start w:val="1"/>
      <w:numFmt w:val="japaneseCounting"/>
      <w:lvlText w:val="%2、"/>
      <w:lvlJc w:val="left"/>
      <w:pPr>
        <w:tabs>
          <w:tab w:val="num" w:pos="1287"/>
        </w:tabs>
        <w:ind w:left="1287" w:hanging="720"/>
      </w:pPr>
    </w:lvl>
    <w:lvl w:ilvl="2" w:tplc="0409001B">
      <w:start w:val="1"/>
      <w:numFmt w:val="lowerRoman"/>
      <w:lvlText w:val="%3."/>
      <w:lvlJc w:val="right"/>
      <w:pPr>
        <w:ind w:left="1826" w:hanging="420"/>
      </w:pPr>
    </w:lvl>
    <w:lvl w:ilvl="3" w:tplc="0409000F">
      <w:start w:val="1"/>
      <w:numFmt w:val="decimal"/>
      <w:lvlText w:val="%4."/>
      <w:lvlJc w:val="left"/>
      <w:pPr>
        <w:ind w:left="2246" w:hanging="420"/>
      </w:pPr>
    </w:lvl>
    <w:lvl w:ilvl="4" w:tplc="04090019">
      <w:start w:val="1"/>
      <w:numFmt w:val="lowerLetter"/>
      <w:lvlText w:val="%5)"/>
      <w:lvlJc w:val="left"/>
      <w:pPr>
        <w:ind w:left="2666" w:hanging="420"/>
      </w:pPr>
    </w:lvl>
    <w:lvl w:ilvl="5" w:tplc="0409001B">
      <w:start w:val="1"/>
      <w:numFmt w:val="lowerRoman"/>
      <w:lvlText w:val="%6."/>
      <w:lvlJc w:val="right"/>
      <w:pPr>
        <w:ind w:left="3086" w:hanging="420"/>
      </w:pPr>
    </w:lvl>
    <w:lvl w:ilvl="6" w:tplc="0409000F">
      <w:start w:val="1"/>
      <w:numFmt w:val="decimal"/>
      <w:lvlText w:val="%7."/>
      <w:lvlJc w:val="left"/>
      <w:pPr>
        <w:ind w:left="3506" w:hanging="420"/>
      </w:pPr>
    </w:lvl>
    <w:lvl w:ilvl="7" w:tplc="04090019">
      <w:start w:val="1"/>
      <w:numFmt w:val="lowerLetter"/>
      <w:lvlText w:val="%8)"/>
      <w:lvlJc w:val="left"/>
      <w:pPr>
        <w:ind w:left="3926" w:hanging="420"/>
      </w:pPr>
    </w:lvl>
    <w:lvl w:ilvl="8" w:tplc="0409001B">
      <w:start w:val="1"/>
      <w:numFmt w:val="lowerRoman"/>
      <w:lvlText w:val="%9."/>
      <w:lvlJc w:val="right"/>
      <w:pPr>
        <w:ind w:left="4346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金晶炜">
    <w15:presenceInfo w15:providerId="Windows Live" w15:userId="3ed3c361329e2b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2A3B"/>
    <w:rsid w:val="00007395"/>
    <w:rsid w:val="00022A3B"/>
    <w:rsid w:val="00071980"/>
    <w:rsid w:val="00080148"/>
    <w:rsid w:val="00250710"/>
    <w:rsid w:val="00282E8E"/>
    <w:rsid w:val="00424E35"/>
    <w:rsid w:val="004C6DF0"/>
    <w:rsid w:val="00744064"/>
    <w:rsid w:val="00795EF9"/>
    <w:rsid w:val="007B6865"/>
    <w:rsid w:val="008A2FAA"/>
    <w:rsid w:val="008F3B8B"/>
    <w:rsid w:val="00902DB6"/>
    <w:rsid w:val="009568DA"/>
    <w:rsid w:val="0099751F"/>
    <w:rsid w:val="009C528D"/>
    <w:rsid w:val="009E38B8"/>
    <w:rsid w:val="009F5BD3"/>
    <w:rsid w:val="00AB3564"/>
    <w:rsid w:val="00AC0CFA"/>
    <w:rsid w:val="00B31EBC"/>
    <w:rsid w:val="00BF487F"/>
    <w:rsid w:val="00C96973"/>
    <w:rsid w:val="00D00573"/>
    <w:rsid w:val="00D12015"/>
    <w:rsid w:val="00D82608"/>
    <w:rsid w:val="00E4635D"/>
    <w:rsid w:val="00EA04CF"/>
    <w:rsid w:val="00EB1766"/>
    <w:rsid w:val="00EB45E4"/>
    <w:rsid w:val="00EB7599"/>
    <w:rsid w:val="00EE6F35"/>
    <w:rsid w:val="00F356D2"/>
    <w:rsid w:val="00F547C0"/>
    <w:rsid w:val="00F7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388822"/>
  <w15:docId w15:val="{461093FC-7BB9-472E-8539-C3744DF0F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26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8260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26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82608"/>
    <w:rPr>
      <w:sz w:val="18"/>
      <w:szCs w:val="18"/>
    </w:rPr>
  </w:style>
  <w:style w:type="paragraph" w:customStyle="1" w:styleId="a7">
    <w:name w:val="正文格式"/>
    <w:basedOn w:val="a"/>
    <w:rsid w:val="00D82608"/>
    <w:pPr>
      <w:spacing w:line="360" w:lineRule="auto"/>
      <w:ind w:firstLineChars="200" w:firstLine="480"/>
    </w:pPr>
    <w:rPr>
      <w:rFonts w:ascii="Times New Roman" w:eastAsia="仿宋_GB2312" w:hAnsi="Times New Roman" w:cs="Times New Roman"/>
      <w:sz w:val="24"/>
      <w:szCs w:val="24"/>
    </w:rPr>
  </w:style>
  <w:style w:type="table" w:styleId="a8">
    <w:name w:val="Table Grid"/>
    <w:basedOn w:val="a1"/>
    <w:uiPriority w:val="59"/>
    <w:unhideWhenUsed/>
    <w:rsid w:val="00D82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D00573"/>
    <w:pPr>
      <w:ind w:firstLineChars="200" w:firstLine="420"/>
    </w:pPr>
  </w:style>
  <w:style w:type="paragraph" w:styleId="aa">
    <w:name w:val="Balloon Text"/>
    <w:basedOn w:val="a"/>
    <w:link w:val="ab"/>
    <w:uiPriority w:val="99"/>
    <w:semiHidden/>
    <w:unhideWhenUsed/>
    <w:rsid w:val="009C528D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9C528D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F547C0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F547C0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F547C0"/>
  </w:style>
  <w:style w:type="paragraph" w:styleId="af">
    <w:name w:val="annotation subject"/>
    <w:basedOn w:val="ad"/>
    <w:next w:val="ad"/>
    <w:link w:val="af0"/>
    <w:uiPriority w:val="99"/>
    <w:semiHidden/>
    <w:unhideWhenUsed/>
    <w:rsid w:val="00F547C0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F547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jwc</dc:creator>
  <cp:lastModifiedBy>金晶炜</cp:lastModifiedBy>
  <cp:revision>7</cp:revision>
  <dcterms:created xsi:type="dcterms:W3CDTF">2020-10-12T00:40:00Z</dcterms:created>
  <dcterms:modified xsi:type="dcterms:W3CDTF">2022-10-12T14:56:00Z</dcterms:modified>
</cp:coreProperties>
</file>